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48" w:rsidRDefault="00434948" w:rsidP="00434948">
      <w:pPr>
        <w:rPr>
          <w:b/>
          <w:sz w:val="32"/>
          <w:szCs w:val="32"/>
        </w:rPr>
      </w:pPr>
      <w:r w:rsidRPr="007A7F40">
        <w:rPr>
          <w:b/>
          <w:sz w:val="32"/>
          <w:szCs w:val="32"/>
        </w:rPr>
        <w:t>Lesson Plan Summary for ‘</w:t>
      </w:r>
      <w:r>
        <w:rPr>
          <w:b/>
          <w:sz w:val="32"/>
          <w:szCs w:val="32"/>
        </w:rPr>
        <w:t>Evaporation</w:t>
      </w:r>
      <w:r w:rsidRPr="007A7F40">
        <w:rPr>
          <w:b/>
          <w:sz w:val="32"/>
          <w:szCs w:val="32"/>
        </w:rPr>
        <w:t>’</w:t>
      </w:r>
    </w:p>
    <w:p w:rsidR="00434948" w:rsidRDefault="00434948" w:rsidP="00434948">
      <w:pPr>
        <w:rPr>
          <w:b/>
          <w:sz w:val="32"/>
          <w:szCs w:val="32"/>
        </w:rPr>
      </w:pPr>
    </w:p>
    <w:p w:rsidR="00434948" w:rsidRPr="00AE0670" w:rsidRDefault="00434948" w:rsidP="00434948">
      <w:pPr>
        <w:pStyle w:val="ListParagraph"/>
        <w:numPr>
          <w:ilvl w:val="0"/>
          <w:numId w:val="1"/>
        </w:numPr>
        <w:rPr>
          <w:b/>
        </w:rPr>
      </w:pPr>
      <w:r w:rsidRPr="00AE0670">
        <w:rPr>
          <w:b/>
        </w:rPr>
        <w:t>Summary</w:t>
      </w:r>
    </w:p>
    <w:p w:rsidR="00434948" w:rsidRPr="00AE0670" w:rsidRDefault="00434948" w:rsidP="00434948">
      <w:pPr>
        <w:pStyle w:val="ListParagraph"/>
        <w:ind w:left="1080"/>
        <w:rPr>
          <w:b/>
        </w:rPr>
      </w:pPr>
    </w:p>
    <w:p w:rsidR="00434948" w:rsidRDefault="00434948" w:rsidP="00434948">
      <w:r>
        <w:t>Students explore evaporation as a critical component in the water balance. This assignment takes ~</w:t>
      </w:r>
      <w:r w:rsidR="005F4B02">
        <w:t>2</w:t>
      </w:r>
      <w:r w:rsidR="004F270B">
        <w:t>-3</w:t>
      </w:r>
      <w:r>
        <w:t xml:space="preserve"> hours for students to complete.</w:t>
      </w:r>
    </w:p>
    <w:p w:rsidR="00434948" w:rsidRDefault="00434948" w:rsidP="00434948"/>
    <w:p w:rsidR="00434948" w:rsidRPr="008332D3" w:rsidRDefault="00434948" w:rsidP="00434948">
      <w:pPr>
        <w:rPr>
          <w:b/>
        </w:rPr>
      </w:pPr>
      <w:r>
        <w:rPr>
          <w:b/>
        </w:rPr>
        <w:t>2</w:t>
      </w:r>
      <w:r>
        <w:rPr>
          <w:b/>
        </w:rPr>
        <w:tab/>
      </w:r>
      <w:r w:rsidRPr="008332D3">
        <w:rPr>
          <w:b/>
        </w:rPr>
        <w:t>Learning Goals</w:t>
      </w:r>
    </w:p>
    <w:p w:rsidR="00434948" w:rsidRDefault="00434948" w:rsidP="00434948"/>
    <w:p w:rsidR="00434948" w:rsidRPr="004F270B" w:rsidRDefault="00434948" w:rsidP="00434948">
      <w:pPr>
        <w:rPr>
          <w:i/>
        </w:rPr>
      </w:pPr>
      <w:r w:rsidRPr="004F270B">
        <w:rPr>
          <w:i/>
        </w:rPr>
        <w:t>Topical Goals</w:t>
      </w:r>
    </w:p>
    <w:p w:rsidR="00434948" w:rsidRDefault="00434948" w:rsidP="004F270B">
      <w:pPr>
        <w:pStyle w:val="ListParagraph"/>
        <w:numPr>
          <w:ilvl w:val="0"/>
          <w:numId w:val="2"/>
        </w:numPr>
      </w:pPr>
      <w:r>
        <w:t>Learn about evaporation as a component in the water balance and the factors that influence the value of evaporation rate.</w:t>
      </w:r>
    </w:p>
    <w:p w:rsidR="00434948" w:rsidRDefault="004F270B" w:rsidP="004F270B">
      <w:pPr>
        <w:pStyle w:val="ListParagraph"/>
        <w:numPr>
          <w:ilvl w:val="0"/>
          <w:numId w:val="2"/>
        </w:numPr>
      </w:pPr>
      <w:r>
        <w:t xml:space="preserve">Explore </w:t>
      </w:r>
      <w:proofErr w:type="spellStart"/>
      <w:r>
        <w:t>Fick’s</w:t>
      </w:r>
      <w:proofErr w:type="spellEnd"/>
      <w:r>
        <w:t xml:space="preserve"> first law, and learn</w:t>
      </w:r>
      <w:r w:rsidR="00434948">
        <w:t xml:space="preserve"> to understand how the evaporation rate </w:t>
      </w:r>
      <w:r>
        <w:t xml:space="preserve">quantitatively </w:t>
      </w:r>
      <w:r w:rsidR="00434948">
        <w:t xml:space="preserve">changes </w:t>
      </w:r>
      <w:r>
        <w:t>under influence of vapor pressure difference, wind speed and fetch</w:t>
      </w:r>
      <w:r w:rsidR="00434948">
        <w:t>.</w:t>
      </w:r>
    </w:p>
    <w:p w:rsidR="00434948" w:rsidRDefault="00434948" w:rsidP="004F270B">
      <w:pPr>
        <w:pStyle w:val="ListParagraph"/>
        <w:numPr>
          <w:ilvl w:val="0"/>
          <w:numId w:val="2"/>
        </w:numPr>
      </w:pPr>
      <w:r>
        <w:t xml:space="preserve">Learn how the evaporation rate varies </w:t>
      </w:r>
      <w:r w:rsidR="004F270B">
        <w:t>for</w:t>
      </w:r>
      <w:r>
        <w:t xml:space="preserve"> different </w:t>
      </w:r>
      <w:r w:rsidR="004F270B">
        <w:t>base</w:t>
      </w:r>
      <w:r>
        <w:t xml:space="preserve"> surface</w:t>
      </w:r>
      <w:r w:rsidR="004F270B">
        <w:t>s</w:t>
      </w:r>
      <w:r>
        <w:t>, and</w:t>
      </w:r>
      <w:r w:rsidR="004F270B">
        <w:t xml:space="preserve"> make</w:t>
      </w:r>
      <w:r>
        <w:t xml:space="preserve"> </w:t>
      </w:r>
      <w:r w:rsidR="004F270B">
        <w:t>calculations for several base surfaces</w:t>
      </w:r>
      <w:r>
        <w:t>.</w:t>
      </w:r>
    </w:p>
    <w:p w:rsidR="00434948" w:rsidDel="00306CA4" w:rsidRDefault="00434948" w:rsidP="00434948"/>
    <w:p w:rsidR="00434948" w:rsidRPr="004F270B" w:rsidRDefault="00434948" w:rsidP="00434948">
      <w:pPr>
        <w:rPr>
          <w:i/>
        </w:rPr>
      </w:pPr>
      <w:r w:rsidRPr="004F270B">
        <w:rPr>
          <w:i/>
        </w:rPr>
        <w:t>Quantitative Skills Goals</w:t>
      </w:r>
    </w:p>
    <w:p w:rsidR="00434948" w:rsidRDefault="00434948" w:rsidP="004F270B">
      <w:pPr>
        <w:pStyle w:val="ListParagraph"/>
        <w:numPr>
          <w:ilvl w:val="0"/>
          <w:numId w:val="3"/>
        </w:numPr>
      </w:pPr>
      <w:r>
        <w:t>Learn to quantify rates of change from a graph.</w:t>
      </w:r>
      <w:r w:rsidR="00B448EC">
        <w:t xml:space="preserve"> Discusses proportionality and/or inverse proportionality.</w:t>
      </w:r>
    </w:p>
    <w:p w:rsidR="00434948" w:rsidRDefault="00434948" w:rsidP="004F270B">
      <w:pPr>
        <w:pStyle w:val="ListParagraph"/>
        <w:numPr>
          <w:ilvl w:val="0"/>
          <w:numId w:val="3"/>
        </w:numPr>
      </w:pPr>
      <w:r>
        <w:t>Use spreadsheets to plo</w:t>
      </w:r>
      <w:r w:rsidR="00BA4039">
        <w:t>t data time series and</w:t>
      </w:r>
      <w:r>
        <w:t xml:space="preserve"> make simple calculations, learn to draw </w:t>
      </w:r>
      <w:proofErr w:type="spellStart"/>
      <w:r>
        <w:t>trendlines</w:t>
      </w:r>
      <w:proofErr w:type="spellEnd"/>
      <w:r w:rsidR="004F270B">
        <w:t xml:space="preserve">, and how to use </w:t>
      </w:r>
      <w:proofErr w:type="spellStart"/>
      <w:r w:rsidR="004F270B">
        <w:t>trendlines</w:t>
      </w:r>
      <w:proofErr w:type="spellEnd"/>
      <w:r w:rsidR="005F4B02">
        <w:t xml:space="preserve"> to </w:t>
      </w:r>
      <w:r w:rsidR="004F270B">
        <w:t>quantify</w:t>
      </w:r>
      <w:r w:rsidR="005F4B02">
        <w:t xml:space="preserve"> relationship</w:t>
      </w:r>
      <w:r w:rsidR="004F270B">
        <w:t>s</w:t>
      </w:r>
      <w:r w:rsidR="005F4B02">
        <w:t xml:space="preserve"> between two variables</w:t>
      </w:r>
      <w:r>
        <w:t xml:space="preserve">. </w:t>
      </w:r>
    </w:p>
    <w:p w:rsidR="00434948" w:rsidRDefault="00434948" w:rsidP="00434948"/>
    <w:p w:rsidR="00434948" w:rsidRPr="00E173F8" w:rsidRDefault="00434948" w:rsidP="00434948">
      <w:pPr>
        <w:rPr>
          <w:b/>
        </w:rPr>
      </w:pPr>
      <w:r>
        <w:rPr>
          <w:b/>
        </w:rPr>
        <w:t>3</w:t>
      </w:r>
      <w:r>
        <w:rPr>
          <w:b/>
        </w:rPr>
        <w:tab/>
      </w:r>
      <w:r w:rsidRPr="008332D3">
        <w:rPr>
          <w:b/>
        </w:rPr>
        <w:t>Context to use</w:t>
      </w:r>
    </w:p>
    <w:p w:rsidR="00434948" w:rsidRDefault="00434948" w:rsidP="00434948">
      <w:r>
        <w:t xml:space="preserve">This activity is part of </w:t>
      </w:r>
      <w:r w:rsidR="004F270B">
        <w:t>a set of hydrology spreadsheet labs to teach the ‘water balance model</w:t>
      </w:r>
      <w:r>
        <w:t xml:space="preserve">’. There are </w:t>
      </w:r>
      <w:r w:rsidR="00C62109">
        <w:t>companying</w:t>
      </w:r>
      <w:r>
        <w:t xml:space="preserve"> exercises for precipitation and infiltration.</w:t>
      </w:r>
    </w:p>
    <w:p w:rsidR="00434948" w:rsidRDefault="00434948" w:rsidP="00434948"/>
    <w:p w:rsidR="00434948" w:rsidRDefault="00434948" w:rsidP="00434948">
      <w:r>
        <w:t>This exercise works</w:t>
      </w:r>
      <w:r w:rsidR="00C62109">
        <w:t xml:space="preserve"> either</w:t>
      </w:r>
      <w:r>
        <w:t xml:space="preserve"> when </w:t>
      </w:r>
      <w:r w:rsidR="00C62109">
        <w:t>assigned as a problem set and can</w:t>
      </w:r>
      <w:r>
        <w:t xml:space="preserve"> be completed individually. It encourages students to </w:t>
      </w:r>
      <w:r w:rsidR="005F4B02">
        <w:t xml:space="preserve">explore physical process </w:t>
      </w:r>
      <w:r w:rsidR="00C62109">
        <w:t xml:space="preserve">of evaporation </w:t>
      </w:r>
      <w:r w:rsidR="005F4B02">
        <w:t>and using</w:t>
      </w:r>
      <w:r>
        <w:t xml:space="preserve"> quantitative</w:t>
      </w:r>
      <w:r w:rsidR="005F4B02">
        <w:t xml:space="preserve"> method to describe it</w:t>
      </w:r>
      <w:r>
        <w:t>. It can serve as a material for students in environmental sciences</w:t>
      </w:r>
      <w:r w:rsidR="00C62109">
        <w:t>, geography</w:t>
      </w:r>
      <w:r>
        <w:t xml:space="preserve"> and in introduction to hydrology</w:t>
      </w:r>
      <w:r w:rsidR="00C62109">
        <w:t>/water engineering classes</w:t>
      </w:r>
      <w:r>
        <w:t>.</w:t>
      </w:r>
    </w:p>
    <w:p w:rsidR="00434948" w:rsidRDefault="00434948" w:rsidP="00434948"/>
    <w:p w:rsidR="00434948" w:rsidRDefault="00434948" w:rsidP="00434948"/>
    <w:p w:rsidR="00434948" w:rsidRDefault="00434948" w:rsidP="00434948">
      <w:pPr>
        <w:rPr>
          <w:rFonts w:eastAsia="宋体"/>
          <w:b/>
          <w:lang w:eastAsia="zh-CN"/>
        </w:rPr>
      </w:pPr>
      <w:r>
        <w:rPr>
          <w:rFonts w:eastAsia="宋体"/>
          <w:b/>
          <w:lang w:eastAsia="zh-CN"/>
        </w:rPr>
        <w:t>4</w:t>
      </w:r>
      <w:r>
        <w:rPr>
          <w:rFonts w:eastAsia="宋体"/>
          <w:b/>
          <w:lang w:eastAsia="zh-CN"/>
        </w:rPr>
        <w:tab/>
      </w:r>
      <w:r w:rsidRPr="008332D3">
        <w:rPr>
          <w:rFonts w:eastAsia="宋体"/>
          <w:b/>
          <w:lang w:eastAsia="zh-CN"/>
        </w:rPr>
        <w:t>Teaching Notes and Tips</w:t>
      </w:r>
    </w:p>
    <w:p w:rsidR="005F4B02" w:rsidRDefault="005F4B02" w:rsidP="00434948">
      <w:pPr>
        <w:rPr>
          <w:rFonts w:eastAsia="宋体"/>
          <w:b/>
          <w:lang w:eastAsia="zh-CN"/>
        </w:rPr>
      </w:pPr>
    </w:p>
    <w:p w:rsidR="00434948" w:rsidRPr="005F4B02" w:rsidRDefault="00B448EC" w:rsidP="00434948">
      <w:pPr>
        <w:rPr>
          <w:rFonts w:eastAsia="宋体"/>
          <w:i/>
          <w:lang w:eastAsia="zh-CN"/>
        </w:rPr>
      </w:pPr>
      <w:r>
        <w:rPr>
          <w:rFonts w:eastAsia="宋体"/>
          <w:lang w:eastAsia="zh-CN"/>
        </w:rPr>
        <w:t>Question 2 can benefit</w:t>
      </w:r>
      <w:r w:rsidR="005F4B02">
        <w:rPr>
          <w:rFonts w:eastAsia="宋体"/>
          <w:lang w:eastAsia="zh-CN"/>
        </w:rPr>
        <w:t xml:space="preserve"> </w:t>
      </w:r>
      <w:r>
        <w:rPr>
          <w:rFonts w:eastAsia="宋体"/>
          <w:lang w:eastAsia="zh-CN"/>
        </w:rPr>
        <w:t xml:space="preserve">from additional </w:t>
      </w:r>
      <w:r w:rsidR="005F4B02">
        <w:rPr>
          <w:rFonts w:eastAsia="宋体"/>
          <w:lang w:eastAsia="zh-CN"/>
        </w:rPr>
        <w:t xml:space="preserve">classroom discussion. </w:t>
      </w:r>
      <w:r>
        <w:rPr>
          <w:rFonts w:eastAsia="宋体"/>
          <w:lang w:eastAsia="zh-CN"/>
        </w:rPr>
        <w:t xml:space="preserve">It is optional to collectively calculate relative differences of the controlling input, and then calculate relative differences in the predicted evaporation. </w:t>
      </w:r>
    </w:p>
    <w:p w:rsidR="00434948" w:rsidRDefault="00434948" w:rsidP="00434948"/>
    <w:p w:rsidR="00434948" w:rsidRPr="00161255" w:rsidRDefault="00434948" w:rsidP="00434948">
      <w:pPr>
        <w:spacing w:before="225" w:after="75" w:line="285" w:lineRule="atLeast"/>
        <w:outlineLvl w:val="1"/>
        <w:rPr>
          <w:b/>
        </w:rPr>
      </w:pPr>
      <w:r>
        <w:t>5</w:t>
      </w:r>
      <w:r>
        <w:tab/>
      </w:r>
      <w:r w:rsidRPr="008332D3">
        <w:rPr>
          <w:b/>
        </w:rPr>
        <w:t>Assessment</w:t>
      </w:r>
    </w:p>
    <w:p w:rsidR="00434948" w:rsidRDefault="00434948" w:rsidP="00434948">
      <w:r>
        <w:t>Grading includes checking for reasonable verbal expla</w:t>
      </w:r>
      <w:bookmarkStart w:id="0" w:name="_GoBack"/>
      <w:bookmarkEnd w:id="0"/>
      <w:r>
        <w:t xml:space="preserve">nations of different phenomena. The instructor can check students’ ability to make annotated graphs, to derive </w:t>
      </w:r>
      <w:proofErr w:type="spellStart"/>
      <w:r>
        <w:t>trendlines</w:t>
      </w:r>
      <w:proofErr w:type="spellEnd"/>
      <w:r>
        <w:t xml:space="preserve">, and calculate a linear slope from a data time series. </w:t>
      </w:r>
    </w:p>
    <w:p w:rsidR="00D35207" w:rsidRPr="00434948" w:rsidRDefault="00434948" w:rsidP="00434948">
      <w:r>
        <w:t xml:space="preserve">It is important in the spreadsheet on the Fick’s </w:t>
      </w:r>
      <w:proofErr w:type="gramStart"/>
      <w:r>
        <w:t>equation</w:t>
      </w:r>
      <w:r w:rsidR="003A25B2">
        <w:t>,</w:t>
      </w:r>
      <w:r>
        <w:t xml:space="preserve"> that</w:t>
      </w:r>
      <w:proofErr w:type="gramEnd"/>
      <w:r>
        <w:t xml:space="preserve"> students learn which factors influence the general evaporation rate and how they work. In evaluating the reports, we</w:t>
      </w:r>
      <w:r w:rsidRPr="00D013A5">
        <w:t xml:space="preserve"> place greater emphasis on demonstration of a reasonable thought process than on arrival at the correct answer</w:t>
      </w:r>
      <w:r>
        <w:t>.</w:t>
      </w:r>
    </w:p>
    <w:sectPr w:rsidR="00D35207" w:rsidRPr="00434948" w:rsidSect="0025369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46C7"/>
    <w:multiLevelType w:val="hybridMultilevel"/>
    <w:tmpl w:val="ED2E880C"/>
    <w:lvl w:ilvl="0" w:tplc="616CC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05EED"/>
    <w:multiLevelType w:val="hybridMultilevel"/>
    <w:tmpl w:val="D7BCD94E"/>
    <w:lvl w:ilvl="0" w:tplc="616CC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94020"/>
    <w:multiLevelType w:val="hybridMultilevel"/>
    <w:tmpl w:val="72F45E56"/>
    <w:lvl w:ilvl="0" w:tplc="ED28C05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434948"/>
    <w:rsid w:val="00253698"/>
    <w:rsid w:val="003A25B2"/>
    <w:rsid w:val="00434948"/>
    <w:rsid w:val="004F270B"/>
    <w:rsid w:val="005F4B02"/>
    <w:rsid w:val="00B448EC"/>
    <w:rsid w:val="00BA4039"/>
    <w:rsid w:val="00C62109"/>
    <w:rsid w:val="00D35207"/>
    <w:rsid w:val="00E057DC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49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49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300</Words>
  <Characters>1713</Characters>
  <Application>Microsoft Macintosh Word</Application>
  <DocSecurity>0</DocSecurity>
  <Lines>14</Lines>
  <Paragraphs>3</Paragraphs>
  <ScaleCrop>false</ScaleCrop>
  <Company>Univ of CO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Xing</dc:creator>
  <cp:keywords/>
  <dc:description/>
  <cp:lastModifiedBy>Irina Overeem</cp:lastModifiedBy>
  <cp:revision>7</cp:revision>
  <dcterms:created xsi:type="dcterms:W3CDTF">2011-06-20T16:16:00Z</dcterms:created>
  <dcterms:modified xsi:type="dcterms:W3CDTF">2011-07-27T12:47:00Z</dcterms:modified>
</cp:coreProperties>
</file>